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49A57" w14:textId="2D712120" w:rsidR="003367E3" w:rsidRPr="003367E3" w:rsidRDefault="003367E3" w:rsidP="003367E3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3367E3">
        <w:rPr>
          <w:b/>
          <w:bCs/>
          <w:sz w:val="32"/>
          <w:szCs w:val="32"/>
        </w:rPr>
        <w:t>~  In-Aisle Customer Special Orders</w:t>
      </w:r>
      <w:r w:rsidR="0074205A">
        <w:rPr>
          <w:b/>
          <w:bCs/>
          <w:sz w:val="32"/>
          <w:szCs w:val="32"/>
        </w:rPr>
        <w:t xml:space="preserve"> - F</w:t>
      </w:r>
      <w:r w:rsidR="003049BA">
        <w:rPr>
          <w:b/>
          <w:bCs/>
          <w:sz w:val="32"/>
          <w:szCs w:val="32"/>
        </w:rPr>
        <w:t>AQs</w:t>
      </w:r>
      <w:r w:rsidRPr="003367E3">
        <w:rPr>
          <w:b/>
          <w:bCs/>
          <w:sz w:val="32"/>
          <w:szCs w:val="32"/>
        </w:rPr>
        <w:t xml:space="preserve"> ~</w:t>
      </w:r>
    </w:p>
    <w:p w14:paraId="0573A89C" w14:textId="77777777" w:rsidR="003367E3" w:rsidRDefault="003367E3" w:rsidP="003367E3">
      <w:pPr>
        <w:spacing w:after="0" w:line="240" w:lineRule="auto"/>
        <w:rPr>
          <w:b/>
          <w:bCs/>
        </w:rPr>
      </w:pPr>
    </w:p>
    <w:p w14:paraId="33A47B51" w14:textId="77777777" w:rsidR="00931FC4" w:rsidRPr="00931FC4" w:rsidRDefault="003367E3" w:rsidP="00931FC4">
      <w:pPr>
        <w:pStyle w:val="ListParagraph"/>
        <w:numPr>
          <w:ilvl w:val="0"/>
          <w:numId w:val="2"/>
        </w:numPr>
        <w:spacing w:after="0"/>
      </w:pPr>
      <w:r w:rsidRPr="003367E3">
        <w:rPr>
          <w:b/>
          <w:bCs/>
          <w:color w:val="0070C0"/>
        </w:rPr>
        <w:t xml:space="preserve">What is meant by “In-Aisle Customer Special Orders” and what kind of impact can they have on my business? </w:t>
      </w:r>
    </w:p>
    <w:p w14:paraId="70A08383" w14:textId="7D22899B" w:rsidR="003367E3" w:rsidRDefault="003367E3" w:rsidP="00931FC4">
      <w:pPr>
        <w:pStyle w:val="ListParagraph"/>
        <w:spacing w:after="0"/>
      </w:pPr>
      <w:del w:id="0" w:author="Reyes, Jacob" w:date="2021-12-06T14:30:00Z">
        <w:r w:rsidRPr="003367E3" w:rsidDel="005320F7">
          <w:delText>S</w:delText>
        </w:r>
      </w:del>
      <w:del w:id="1" w:author="Reyes, Jacob" w:date="2021-12-06T14:33:00Z">
        <w:r w:rsidRPr="00B26A98" w:rsidDel="005320F7">
          <w:delText xml:space="preserve">pecial </w:delText>
        </w:r>
      </w:del>
      <w:ins w:id="2" w:author="Reyes, Jacob" w:date="2021-12-06T14:33:00Z">
        <w:r w:rsidR="005320F7">
          <w:t xml:space="preserve">These types of </w:t>
        </w:r>
      </w:ins>
      <w:r w:rsidRPr="00B26A98">
        <w:t>order</w:t>
      </w:r>
      <w:ins w:id="3" w:author="Reyes, Jacob" w:date="2021-12-06T14:30:00Z">
        <w:r w:rsidR="005320F7">
          <w:t>s</w:t>
        </w:r>
      </w:ins>
      <w:r>
        <w:t xml:space="preserve"> </w:t>
      </w:r>
      <w:ins w:id="4" w:author="Reyes, Jacob" w:date="2021-12-06T14:34:00Z">
        <w:r w:rsidR="005320F7">
          <w:t xml:space="preserve">take place in the store and </w:t>
        </w:r>
      </w:ins>
      <w:r>
        <w:t xml:space="preserve">are </w:t>
      </w:r>
      <w:del w:id="5" w:author="Reyes, Jacob" w:date="2021-12-06T14:31:00Z">
        <w:r w:rsidDel="005320F7">
          <w:delText xml:space="preserve">generally </w:delText>
        </w:r>
      </w:del>
      <w:r>
        <w:t xml:space="preserve">characterized by </w:t>
      </w:r>
      <w:ins w:id="6" w:author="Reyes, Jacob" w:date="2021-12-06T14:34:00Z">
        <w:r w:rsidR="005320F7">
          <w:t xml:space="preserve">1) </w:t>
        </w:r>
      </w:ins>
      <w:ins w:id="7" w:author="Reyes, Jacob" w:date="2021-12-06T14:32:00Z">
        <w:r w:rsidR="005320F7">
          <w:t xml:space="preserve">selling </w:t>
        </w:r>
      </w:ins>
      <w:ins w:id="8" w:author="Reyes, Jacob" w:date="2021-12-06T14:34:00Z">
        <w:r w:rsidR="005320F7">
          <w:t>a</w:t>
        </w:r>
      </w:ins>
      <w:ins w:id="9" w:author="Reyes, Jacob" w:date="2021-12-06T14:32:00Z">
        <w:r w:rsidR="005320F7">
          <w:t xml:space="preserve">n item </w:t>
        </w:r>
      </w:ins>
      <w:del w:id="10" w:author="Reyes, Jacob" w:date="2021-12-06T14:34:00Z">
        <w:r w:rsidDel="005320F7">
          <w:delText xml:space="preserve">1) </w:delText>
        </w:r>
      </w:del>
      <w:del w:id="11" w:author="Reyes, Jacob" w:date="2021-12-06T14:30:00Z">
        <w:r w:rsidDel="005320F7">
          <w:delText>providing the ability to s</w:delText>
        </w:r>
      </w:del>
      <w:del w:id="12" w:author="Reyes, Jacob" w:date="2021-12-06T14:33:00Z">
        <w:r w:rsidDel="005320F7">
          <w:delText>ell item</w:delText>
        </w:r>
      </w:del>
      <w:del w:id="13" w:author="Reyes, Jacob" w:date="2021-12-06T14:31:00Z">
        <w:r w:rsidDel="005320F7">
          <w:delText>s</w:delText>
        </w:r>
      </w:del>
      <w:del w:id="14" w:author="Reyes, Jacob" w:date="2021-12-06T14:33:00Z">
        <w:r w:rsidDel="005320F7">
          <w:delText xml:space="preserve"> </w:delText>
        </w:r>
      </w:del>
      <w:r>
        <w:t>you don’t currently stock or 2) reserving an unusually large amount of a regularly stocked product, not being fully filled from the store.  Special orders can be a key market differentiator</w:t>
      </w:r>
      <w:r w:rsidR="0059109B">
        <w:t xml:space="preserve"> and</w:t>
      </w:r>
      <w:r>
        <w:t xml:space="preserve"> ultimately add incremental profitability to your bottom line. </w:t>
      </w:r>
      <w:ins w:id="15" w:author="Reyes, Jacob" w:date="2021-12-06T14:35:00Z">
        <w:r w:rsidR="005320F7">
          <w:t>In fact, t</w:t>
        </w:r>
      </w:ins>
      <w:del w:id="16" w:author="Reyes, Jacob" w:date="2021-12-06T14:35:00Z">
        <w:r w:rsidDel="005320F7">
          <w:delText>T</w:delText>
        </w:r>
      </w:del>
      <w:r>
        <w:t>he average ticket at Ace for a special order is roughly $120</w:t>
      </w:r>
      <w:r w:rsidR="00E96C48">
        <w:t>!</w:t>
      </w:r>
    </w:p>
    <w:p w14:paraId="078EE2B5" w14:textId="77777777" w:rsidR="003367E3" w:rsidRDefault="003367E3" w:rsidP="003367E3">
      <w:pPr>
        <w:pStyle w:val="ListParagraph"/>
        <w:spacing w:after="0"/>
      </w:pPr>
    </w:p>
    <w:p w14:paraId="67B5497F" w14:textId="77777777" w:rsidR="00931FC4" w:rsidRDefault="0096209C" w:rsidP="00077C25">
      <w:pPr>
        <w:pStyle w:val="ListParagraph"/>
        <w:numPr>
          <w:ilvl w:val="0"/>
          <w:numId w:val="2"/>
        </w:numPr>
        <w:spacing w:after="0" w:line="240" w:lineRule="auto"/>
        <w:rPr>
          <w:b/>
          <w:bCs/>
          <w:color w:val="0070C0"/>
        </w:rPr>
      </w:pPr>
      <w:r w:rsidRPr="00077C25">
        <w:rPr>
          <w:b/>
          <w:bCs/>
          <w:color w:val="0070C0"/>
        </w:rPr>
        <w:t xml:space="preserve">My current special order process is slow and cumbersome. How has the process become simpler to manage?  </w:t>
      </w:r>
    </w:p>
    <w:p w14:paraId="4386E40C" w14:textId="520FAF13" w:rsidR="0096209C" w:rsidRPr="00077C25" w:rsidRDefault="00341316" w:rsidP="00931FC4">
      <w:pPr>
        <w:pStyle w:val="ListParagraph"/>
        <w:spacing w:after="0" w:line="240" w:lineRule="auto"/>
        <w:rPr>
          <w:b/>
          <w:bCs/>
          <w:color w:val="0070C0"/>
        </w:rPr>
      </w:pPr>
      <w:ins w:id="17" w:author="Reyes, Jacob" w:date="2021-12-07T11:46:00Z">
        <w:r>
          <w:rPr>
            <w:rFonts w:cstheme="minorHAnsi"/>
            <w:lang w:val="en"/>
          </w:rPr>
          <w:t xml:space="preserve">The process has become much more modernized. </w:t>
        </w:r>
      </w:ins>
      <w:del w:id="18" w:author="Reyes, Jacob" w:date="2021-12-07T11:46:00Z">
        <w:r w:rsidR="0096209C" w:rsidRPr="00077C25" w:rsidDel="00341316">
          <w:rPr>
            <w:rFonts w:cstheme="minorHAnsi"/>
            <w:lang w:val="en"/>
          </w:rPr>
          <w:delText xml:space="preserve">With </w:delText>
        </w:r>
      </w:del>
      <w:del w:id="19" w:author="Reyes, Jacob" w:date="2021-12-06T14:38:00Z">
        <w:r w:rsidR="0096209C" w:rsidRPr="00077C25" w:rsidDel="005320F7">
          <w:rPr>
            <w:rFonts w:cstheme="minorHAnsi"/>
            <w:lang w:val="en"/>
          </w:rPr>
          <w:delText>recent e</w:delText>
        </w:r>
      </w:del>
      <w:del w:id="20" w:author="Reyes, Jacob" w:date="2021-12-07T11:46:00Z">
        <w:r w:rsidR="0096209C" w:rsidRPr="00077C25" w:rsidDel="00341316">
          <w:rPr>
            <w:rFonts w:cstheme="minorHAnsi"/>
            <w:lang w:val="en"/>
          </w:rPr>
          <w:delText>nhanc</w:delText>
        </w:r>
      </w:del>
      <w:del w:id="21" w:author="Reyes, Jacob" w:date="2021-12-06T14:38:00Z">
        <w:r w:rsidR="0096209C" w:rsidRPr="00077C25" w:rsidDel="005320F7">
          <w:rPr>
            <w:rFonts w:cstheme="minorHAnsi"/>
            <w:lang w:val="en"/>
          </w:rPr>
          <w:delText>ements</w:delText>
        </w:r>
      </w:del>
      <w:del w:id="22" w:author="Reyes, Jacob" w:date="2021-12-07T11:46:00Z">
        <w:r w:rsidR="0096209C" w:rsidRPr="00077C25" w:rsidDel="00341316">
          <w:rPr>
            <w:rFonts w:cstheme="minorHAnsi"/>
            <w:lang w:val="en"/>
          </w:rPr>
          <w:delText>,</w:delText>
        </w:r>
      </w:del>
      <w:del w:id="23" w:author="Reyes, Jacob" w:date="2021-12-06T14:36:00Z">
        <w:r w:rsidR="0096209C" w:rsidRPr="00077C25" w:rsidDel="005320F7">
          <w:rPr>
            <w:rFonts w:cstheme="minorHAnsi"/>
            <w:lang w:val="en"/>
          </w:rPr>
          <w:delText xml:space="preserve"> you now have the integrated ability to use</w:delText>
        </w:r>
      </w:del>
      <w:del w:id="24" w:author="Reyes, Jacob" w:date="2021-12-06T14:38:00Z">
        <w:r w:rsidR="0096209C" w:rsidRPr="00077C25" w:rsidDel="005320F7">
          <w:rPr>
            <w:rFonts w:cstheme="minorHAnsi"/>
            <w:lang w:val="en"/>
          </w:rPr>
          <w:delText xml:space="preserve"> </w:delText>
        </w:r>
      </w:del>
      <w:r w:rsidR="0096209C" w:rsidRPr="00077C25">
        <w:rPr>
          <w:rFonts w:cstheme="minorHAnsi"/>
          <w:lang w:val="en"/>
        </w:rPr>
        <w:t>ACENET</w:t>
      </w:r>
      <w:ins w:id="25" w:author="Reyes, Jacob" w:date="2021-12-06T14:38:00Z">
        <w:r w:rsidR="005320F7">
          <w:rPr>
            <w:rFonts w:cstheme="minorHAnsi"/>
            <w:lang w:val="en"/>
          </w:rPr>
          <w:t xml:space="preserve"> and the </w:t>
        </w:r>
      </w:ins>
      <w:del w:id="26" w:author="Reyes, Jacob" w:date="2021-12-06T14:38:00Z">
        <w:r w:rsidR="0096209C" w:rsidRPr="00077C25" w:rsidDel="005320F7">
          <w:rPr>
            <w:rFonts w:cstheme="minorHAnsi"/>
            <w:lang w:val="en"/>
          </w:rPr>
          <w:delText xml:space="preserve"> </w:delText>
        </w:r>
      </w:del>
      <w:del w:id="27" w:author="Reyes, Jacob" w:date="2021-12-06T14:36:00Z">
        <w:r w:rsidR="0096209C" w:rsidRPr="00077C25" w:rsidDel="005320F7">
          <w:rPr>
            <w:rFonts w:cstheme="minorHAnsi"/>
            <w:lang w:val="en"/>
          </w:rPr>
          <w:delText>and t</w:delText>
        </w:r>
      </w:del>
      <w:del w:id="28" w:author="Reyes, Jacob" w:date="2021-12-06T14:38:00Z">
        <w:r w:rsidR="0096209C" w:rsidRPr="00077C25" w:rsidDel="005320F7">
          <w:rPr>
            <w:rFonts w:cstheme="minorHAnsi"/>
            <w:lang w:val="en"/>
          </w:rPr>
          <w:delText xml:space="preserve">he </w:delText>
        </w:r>
      </w:del>
      <w:r w:rsidR="0096209C" w:rsidRPr="00077C25">
        <w:rPr>
          <w:rFonts w:cstheme="minorHAnsi"/>
          <w:lang w:val="en"/>
        </w:rPr>
        <w:t>Retailer Mobile App</w:t>
      </w:r>
      <w:ins w:id="29" w:author="Reyes, Jacob" w:date="2021-12-06T14:38:00Z">
        <w:r w:rsidR="005320F7">
          <w:rPr>
            <w:rFonts w:cstheme="minorHAnsi"/>
            <w:lang w:val="en"/>
          </w:rPr>
          <w:t xml:space="preserve"> have been integrated with </w:t>
        </w:r>
      </w:ins>
      <w:del w:id="30" w:author="Reyes, Jacob" w:date="2021-12-06T14:38:00Z">
        <w:r w:rsidR="0096209C" w:rsidRPr="00077C25" w:rsidDel="005320F7">
          <w:rPr>
            <w:rFonts w:cstheme="minorHAnsi"/>
            <w:lang w:val="en"/>
          </w:rPr>
          <w:delText xml:space="preserve"> to process special orders within </w:delText>
        </w:r>
      </w:del>
      <w:ins w:id="31" w:author="Reyes, Jacob" w:date="2021-12-06T14:38:00Z">
        <w:r w:rsidR="005320F7">
          <w:rPr>
            <w:rFonts w:cstheme="minorHAnsi"/>
            <w:lang w:val="en"/>
          </w:rPr>
          <w:t xml:space="preserve">your </w:t>
        </w:r>
      </w:ins>
      <w:r w:rsidR="0096209C" w:rsidRPr="00077C25">
        <w:rPr>
          <w:rFonts w:cstheme="minorHAnsi"/>
          <w:lang w:val="en"/>
        </w:rPr>
        <w:t>Eagle</w:t>
      </w:r>
      <w:ins w:id="32" w:author="Reyes, Jacob" w:date="2021-12-06T14:39:00Z">
        <w:r w:rsidR="005320F7">
          <w:rPr>
            <w:rFonts w:cstheme="minorHAnsi"/>
            <w:lang w:val="en"/>
          </w:rPr>
          <w:t xml:space="preserve"> system</w:t>
        </w:r>
        <w:r w:rsidR="00190CDF">
          <w:rPr>
            <w:rFonts w:cstheme="minorHAnsi"/>
            <w:lang w:val="en"/>
          </w:rPr>
          <w:t>, allowing them to talk to each other</w:t>
        </w:r>
      </w:ins>
      <w:ins w:id="33" w:author="Reyes, Jacob" w:date="2021-12-06T14:40:00Z">
        <w:r w:rsidR="00190CDF">
          <w:rPr>
            <w:rFonts w:cstheme="minorHAnsi"/>
            <w:lang w:val="en"/>
          </w:rPr>
          <w:t xml:space="preserve"> in near real time</w:t>
        </w:r>
      </w:ins>
      <w:r w:rsidR="0096209C" w:rsidRPr="00077C25">
        <w:rPr>
          <w:rFonts w:cstheme="minorHAnsi"/>
          <w:lang w:val="en"/>
        </w:rPr>
        <w:t xml:space="preserve">. As </w:t>
      </w:r>
      <w:del w:id="34" w:author="Reyes, Jacob" w:date="2021-12-06T14:39:00Z">
        <w:r w:rsidR="0096209C" w:rsidRPr="00077C25" w:rsidDel="00190CDF">
          <w:rPr>
            <w:rFonts w:cstheme="minorHAnsi"/>
            <w:lang w:val="en"/>
          </w:rPr>
          <w:delText>a result</w:delText>
        </w:r>
      </w:del>
      <w:ins w:id="35" w:author="Reyes, Jacob" w:date="2021-12-06T14:39:00Z">
        <w:r w:rsidR="00190CDF">
          <w:rPr>
            <w:rFonts w:cstheme="minorHAnsi"/>
            <w:lang w:val="en"/>
          </w:rPr>
          <w:t>such</w:t>
        </w:r>
      </w:ins>
      <w:r w:rsidR="0096209C" w:rsidRPr="00077C25">
        <w:rPr>
          <w:rFonts w:cstheme="minorHAnsi"/>
          <w:lang w:val="en"/>
        </w:rPr>
        <w:t xml:space="preserve">, the time and the number of  steps to process special orders </w:t>
      </w:r>
      <w:del w:id="36" w:author="Reyes, Jacob" w:date="2021-12-06T14:39:00Z">
        <w:r w:rsidR="0096209C" w:rsidRPr="00077C25" w:rsidDel="00190CDF">
          <w:rPr>
            <w:rFonts w:cstheme="minorHAnsi"/>
            <w:lang w:val="en"/>
          </w:rPr>
          <w:delText>is</w:delText>
        </w:r>
      </w:del>
      <w:ins w:id="37" w:author="Reyes, Jacob" w:date="2021-12-06T14:39:00Z">
        <w:r w:rsidR="00190CDF">
          <w:rPr>
            <w:rFonts w:cstheme="minorHAnsi"/>
            <w:lang w:val="en"/>
          </w:rPr>
          <w:t>has been</w:t>
        </w:r>
      </w:ins>
      <w:r w:rsidR="0096209C" w:rsidRPr="00077C25">
        <w:rPr>
          <w:rFonts w:cstheme="minorHAnsi"/>
          <w:lang w:val="en"/>
        </w:rPr>
        <w:t xml:space="preserve"> substantially reduced.  </w:t>
      </w:r>
      <w:ins w:id="38" w:author="Reyes, Jacob" w:date="2021-12-06T14:40:00Z">
        <w:r w:rsidR="00190CDF">
          <w:rPr>
            <w:rFonts w:cstheme="minorHAnsi"/>
            <w:lang w:val="en"/>
          </w:rPr>
          <w:t>To further this</w:t>
        </w:r>
      </w:ins>
      <w:del w:id="39" w:author="Reyes, Jacob" w:date="2021-12-06T14:40:00Z">
        <w:r w:rsidR="0096209C" w:rsidRPr="00077C25" w:rsidDel="00190CDF">
          <w:rPr>
            <w:rFonts w:cstheme="minorHAnsi"/>
            <w:lang w:val="en"/>
          </w:rPr>
          <w:delText>Also</w:delText>
        </w:r>
      </w:del>
      <w:r w:rsidR="0096209C" w:rsidRPr="00077C25">
        <w:rPr>
          <w:rFonts w:cstheme="minorHAnsi"/>
          <w:lang w:val="en"/>
        </w:rPr>
        <w:t>,</w:t>
      </w:r>
      <w:ins w:id="40" w:author="Reyes, Jacob" w:date="2021-12-06T14:40:00Z">
        <w:r w:rsidR="00190CDF">
          <w:rPr>
            <w:rFonts w:cstheme="minorHAnsi"/>
            <w:lang w:val="en"/>
          </w:rPr>
          <w:t xml:space="preserve"> </w:t>
        </w:r>
      </w:ins>
      <w:del w:id="41" w:author="Reyes, Jacob" w:date="2021-12-06T14:40:00Z">
        <w:r w:rsidR="0096209C" w:rsidRPr="00077C25" w:rsidDel="00190CDF">
          <w:rPr>
            <w:rFonts w:cstheme="minorHAnsi"/>
            <w:lang w:val="en"/>
          </w:rPr>
          <w:delText xml:space="preserve"> to maximize efficincies, </w:delText>
        </w:r>
      </w:del>
      <w:r w:rsidR="0096209C" w:rsidRPr="00077C25">
        <w:rPr>
          <w:rFonts w:cstheme="minorHAnsi"/>
          <w:lang w:val="en"/>
        </w:rPr>
        <w:t xml:space="preserve">the Ace Retail Mobile Assistant has been </w:t>
      </w:r>
      <w:r w:rsidR="00077C25" w:rsidRPr="00077C25">
        <w:rPr>
          <w:rFonts w:cstheme="minorHAnsi"/>
          <w:lang w:val="en"/>
        </w:rPr>
        <w:t>updated</w:t>
      </w:r>
      <w:r w:rsidR="0096209C" w:rsidRPr="00077C25">
        <w:rPr>
          <w:rFonts w:cstheme="minorHAnsi"/>
          <w:lang w:val="en"/>
        </w:rPr>
        <w:t xml:space="preserve"> to </w:t>
      </w:r>
      <w:r w:rsidR="00077C25" w:rsidRPr="00077C25">
        <w:rPr>
          <w:rFonts w:cstheme="minorHAnsi"/>
          <w:lang w:val="en"/>
        </w:rPr>
        <w:t>improve and manage</w:t>
      </w:r>
      <w:r w:rsidR="0096209C" w:rsidRPr="00077C25">
        <w:rPr>
          <w:rFonts w:cstheme="minorHAnsi"/>
          <w:lang w:val="en"/>
        </w:rPr>
        <w:t xml:space="preserve"> the receipt, staging, pick-up, and delivery processes.</w:t>
      </w:r>
    </w:p>
    <w:p w14:paraId="7B68C48D" w14:textId="28E7848A" w:rsidR="0096209C" w:rsidRDefault="0096209C" w:rsidP="0096209C">
      <w:pPr>
        <w:pStyle w:val="ListParagraph"/>
        <w:spacing w:after="0" w:line="240" w:lineRule="auto"/>
        <w:rPr>
          <w:b/>
          <w:bCs/>
          <w:color w:val="0070C0"/>
        </w:rPr>
      </w:pPr>
    </w:p>
    <w:p w14:paraId="19102A59" w14:textId="3E12C5D7" w:rsidR="00FF219C" w:rsidRDefault="00FF219C" w:rsidP="00FF219C">
      <w:pPr>
        <w:pStyle w:val="ListParagraph"/>
        <w:numPr>
          <w:ilvl w:val="0"/>
          <w:numId w:val="2"/>
        </w:numPr>
        <w:spacing w:after="0" w:line="240" w:lineRule="auto"/>
        <w:rPr>
          <w:b/>
          <w:bCs/>
          <w:color w:val="0070C0"/>
        </w:rPr>
      </w:pPr>
      <w:r>
        <w:rPr>
          <w:b/>
          <w:bCs/>
          <w:color w:val="0070C0"/>
        </w:rPr>
        <w:t>We use the mobile for special orders, but there are times in the process it is more convenient to use a computer terminal</w:t>
      </w:r>
      <w:ins w:id="42" w:author="Reyes, Jacob" w:date="2021-12-06T14:41:00Z">
        <w:r w:rsidR="00190CDF">
          <w:rPr>
            <w:b/>
            <w:bCs/>
            <w:color w:val="0070C0"/>
          </w:rPr>
          <w:t xml:space="preserve"> versus mobile</w:t>
        </w:r>
      </w:ins>
      <w:r>
        <w:rPr>
          <w:b/>
          <w:bCs/>
          <w:color w:val="0070C0"/>
        </w:rPr>
        <w:t>.  Has there been any changes here?</w:t>
      </w:r>
    </w:p>
    <w:p w14:paraId="1C355AA5" w14:textId="12ABA2C6" w:rsidR="00FF219C" w:rsidRDefault="00FF219C" w:rsidP="00FF219C">
      <w:pPr>
        <w:pStyle w:val="ListParagraph"/>
        <w:spacing w:after="0" w:line="240" w:lineRule="auto"/>
      </w:pPr>
      <w:r w:rsidRPr="00410E46">
        <w:t xml:space="preserve">One of </w:t>
      </w:r>
      <w:r>
        <w:t xml:space="preserve">bigger </w:t>
      </w:r>
      <w:ins w:id="43" w:author="Reyes, Jacob" w:date="2021-12-06T14:38:00Z">
        <w:r w:rsidR="005320F7">
          <w:t xml:space="preserve">developments </w:t>
        </w:r>
      </w:ins>
      <w:del w:id="44" w:author="Reyes, Jacob" w:date="2021-12-06T14:38:00Z">
        <w:r w:rsidDel="005320F7">
          <w:delText xml:space="preserve">enhancements </w:delText>
        </w:r>
      </w:del>
      <w:r>
        <w:t>rolled out is that ACENET can now be used for customer special order entry. Specifically, using ACENET, customer orders can</w:t>
      </w:r>
      <w:ins w:id="45" w:author="Reyes, Jacob" w:date="2021-12-06T14:41:00Z">
        <w:r w:rsidR="00190CDF">
          <w:t xml:space="preserve"> either</w:t>
        </w:r>
      </w:ins>
      <w:r>
        <w:t xml:space="preserve"> be processed as a stock reserve or customer priority order. Doing so then brings the information into your Eagle system to manage the order in </w:t>
      </w:r>
      <w:ins w:id="46" w:author="Reyes, Jacob" w:date="2021-12-06T14:41:00Z">
        <w:r w:rsidR="00190CDF">
          <w:t>Eagle</w:t>
        </w:r>
      </w:ins>
      <w:del w:id="47" w:author="Reyes, Jacob" w:date="2021-12-06T14:41:00Z">
        <w:r w:rsidDel="00190CDF">
          <w:delText>POS</w:delText>
        </w:r>
      </w:del>
      <w:r>
        <w:t xml:space="preserve">, and adds the item </w:t>
      </w:r>
      <w:del w:id="48" w:author="Reyes, Jacob" w:date="2021-12-06T14:41:00Z">
        <w:r w:rsidDel="00190CDF">
          <w:delText>in</w:delText>
        </w:r>
      </w:del>
      <w:r>
        <w:t>to your inventory</w:t>
      </w:r>
      <w:ins w:id="49" w:author="Reyes, Jacob" w:date="2021-12-06T14:42:00Z">
        <w:r w:rsidR="00190CDF">
          <w:t xml:space="preserve"> file</w:t>
        </w:r>
      </w:ins>
      <w:r>
        <w:t xml:space="preserve">, if </w:t>
      </w:r>
      <w:ins w:id="50" w:author="Reyes, Jacob" w:date="2021-12-06T14:42:00Z">
        <w:r w:rsidR="00190CDF">
          <w:t xml:space="preserve">is </w:t>
        </w:r>
      </w:ins>
      <w:r>
        <w:t>not already</w:t>
      </w:r>
      <w:ins w:id="51" w:author="Reyes, Jacob" w:date="2021-12-06T14:42:00Z">
        <w:r w:rsidR="00190CDF">
          <w:t xml:space="preserve"> there.</w:t>
        </w:r>
      </w:ins>
      <w:del w:id="52" w:author="Reyes, Jacob" w:date="2021-12-06T14:42:00Z">
        <w:r w:rsidDel="00190CDF">
          <w:delText xml:space="preserve"> on file.</w:delText>
        </w:r>
      </w:del>
    </w:p>
    <w:p w14:paraId="398BCBC1" w14:textId="77777777" w:rsidR="00FF219C" w:rsidRPr="00410E46" w:rsidRDefault="00FF219C" w:rsidP="00FF219C">
      <w:pPr>
        <w:pStyle w:val="ListParagraph"/>
        <w:spacing w:after="0" w:line="240" w:lineRule="auto"/>
      </w:pPr>
    </w:p>
    <w:p w14:paraId="6BC112DA" w14:textId="16CDE1D2" w:rsidR="00077C25" w:rsidRDefault="00077C25" w:rsidP="003367E3">
      <w:pPr>
        <w:pStyle w:val="ListParagraph"/>
        <w:numPr>
          <w:ilvl w:val="0"/>
          <w:numId w:val="2"/>
        </w:numPr>
        <w:spacing w:after="0" w:line="240" w:lineRule="auto"/>
        <w:rPr>
          <w:b/>
          <w:bCs/>
          <w:color w:val="0070C0"/>
        </w:rPr>
      </w:pPr>
      <w:r>
        <w:rPr>
          <w:b/>
          <w:bCs/>
          <w:color w:val="0070C0"/>
        </w:rPr>
        <w:t>Super important to the special orders is communicating back to the customer the status of their order.  How is this accomplished</w:t>
      </w:r>
      <w:r w:rsidR="0059109B">
        <w:rPr>
          <w:b/>
          <w:bCs/>
          <w:color w:val="0070C0"/>
        </w:rPr>
        <w:t xml:space="preserve"> with this experience</w:t>
      </w:r>
      <w:r>
        <w:rPr>
          <w:b/>
          <w:bCs/>
          <w:color w:val="0070C0"/>
        </w:rPr>
        <w:t>?</w:t>
      </w:r>
    </w:p>
    <w:p w14:paraId="5B381A54" w14:textId="4185BB81" w:rsidR="00077C25" w:rsidRPr="00077C25" w:rsidRDefault="00077C25" w:rsidP="00077C25">
      <w:pPr>
        <w:pStyle w:val="ListParagraph"/>
        <w:spacing w:after="0" w:line="240" w:lineRule="auto"/>
      </w:pPr>
      <w:r w:rsidRPr="00077C25">
        <w:t xml:space="preserve">During the order entry process, the </w:t>
      </w:r>
      <w:r w:rsidR="0059109B">
        <w:t>S</w:t>
      </w:r>
      <w:r w:rsidRPr="00077C25">
        <w:t xml:space="preserve">ales </w:t>
      </w:r>
      <w:r w:rsidR="0059109B">
        <w:t>A</w:t>
      </w:r>
      <w:r w:rsidRPr="00077C25">
        <w:t xml:space="preserve">ssociate obtains a phone number from the customer as to where </w:t>
      </w:r>
      <w:r>
        <w:t xml:space="preserve">to receive notifications.  </w:t>
      </w:r>
      <w:r w:rsidR="0059109B">
        <w:t>In turn,</w:t>
      </w:r>
      <w:r>
        <w:t xml:space="preserve"> </w:t>
      </w:r>
      <w:r w:rsidR="0059109B">
        <w:t xml:space="preserve">customers receive notifications </w:t>
      </w:r>
      <w:r w:rsidR="00FF219C">
        <w:t xml:space="preserve">when their </w:t>
      </w:r>
      <w:r>
        <w:t>order</w:t>
      </w:r>
      <w:r w:rsidR="00FF219C">
        <w:t xml:space="preserve"> is</w:t>
      </w:r>
      <w:r>
        <w:t xml:space="preserve"> </w:t>
      </w:r>
      <w:del w:id="53" w:author="Reyes, Jacob" w:date="2021-12-06T14:43:00Z">
        <w:r w:rsidDel="00190CDF">
          <w:delText>confirm</w:delText>
        </w:r>
        <w:r w:rsidR="00FF219C" w:rsidDel="00190CDF">
          <w:delText>ed</w:delText>
        </w:r>
      </w:del>
      <w:ins w:id="54" w:author="Reyes, Jacob" w:date="2021-12-06T14:43:00Z">
        <w:r w:rsidR="00190CDF">
          <w:t>acknowledged</w:t>
        </w:r>
      </w:ins>
      <w:r>
        <w:t xml:space="preserve">, when the order is ready for pick up, </w:t>
      </w:r>
      <w:ins w:id="55" w:author="Reyes, Jacob" w:date="2021-12-06T14:43:00Z">
        <w:r w:rsidR="00190CDF">
          <w:t xml:space="preserve">or the date of </w:t>
        </w:r>
      </w:ins>
      <w:del w:id="56" w:author="Reyes, Jacob" w:date="2021-12-06T14:43:00Z">
        <w:r w:rsidDel="00190CDF">
          <w:delText xml:space="preserve">and </w:delText>
        </w:r>
      </w:del>
      <w:del w:id="57" w:author="Reyes, Jacob" w:date="2021-12-06T14:42:00Z">
        <w:r w:rsidDel="00190CDF">
          <w:delText>the</w:delText>
        </w:r>
      </w:del>
      <w:del w:id="58" w:author="Reyes, Jacob" w:date="2021-12-06T14:43:00Z">
        <w:r w:rsidDel="00190CDF">
          <w:delText xml:space="preserve"> scheduled delivery date.</w:delText>
        </w:r>
      </w:del>
      <w:ins w:id="59" w:author="Reyes, Jacob" w:date="2021-12-06T14:43:00Z">
        <w:r w:rsidR="00190CDF">
          <w:t>home delivery.</w:t>
        </w:r>
      </w:ins>
    </w:p>
    <w:p w14:paraId="2E8107FB" w14:textId="77777777" w:rsidR="003367E3" w:rsidRDefault="003367E3" w:rsidP="003367E3">
      <w:pPr>
        <w:pStyle w:val="ListParagraph"/>
        <w:spacing w:after="0" w:line="240" w:lineRule="auto"/>
        <w:rPr>
          <w:b/>
          <w:bCs/>
          <w:color w:val="0070C0"/>
        </w:rPr>
      </w:pPr>
    </w:p>
    <w:p w14:paraId="6B4631C3" w14:textId="70378801" w:rsidR="00931FC4" w:rsidRDefault="00931FC4" w:rsidP="0074205A">
      <w:pPr>
        <w:pStyle w:val="ListParagraph"/>
        <w:numPr>
          <w:ilvl w:val="0"/>
          <w:numId w:val="2"/>
        </w:numPr>
        <w:spacing w:after="0" w:line="240" w:lineRule="auto"/>
        <w:rPr>
          <w:b/>
          <w:bCs/>
          <w:color w:val="0070C0"/>
        </w:rPr>
      </w:pPr>
      <w:r>
        <w:rPr>
          <w:b/>
          <w:bCs/>
          <w:color w:val="0070C0"/>
        </w:rPr>
        <w:t>I hear different things. When is the right time to invoice the special order?</w:t>
      </w:r>
    </w:p>
    <w:p w14:paraId="1D6992C4" w14:textId="599E0B82" w:rsidR="00931FC4" w:rsidRDefault="00931FC4" w:rsidP="00931FC4">
      <w:pPr>
        <w:pStyle w:val="ListParagraph"/>
        <w:spacing w:after="0" w:line="240" w:lineRule="auto"/>
      </w:pPr>
      <w:r w:rsidRPr="00931FC4">
        <w:t>Under the enhanced special order process</w:t>
      </w:r>
      <w:r>
        <w:t xml:space="preserve">, </w:t>
      </w:r>
      <w:r w:rsidR="00FF219C">
        <w:t>process them</w:t>
      </w:r>
      <w:r>
        <w:t xml:space="preserve"> immediately </w:t>
      </w:r>
      <w:r w:rsidR="00FF219C">
        <w:t>after</w:t>
      </w:r>
      <w:r>
        <w:t xml:space="preserve"> receipt from the RSC.  Upon completion, sales are recorded in Eagle, committed quantities decreased, and the status of the order updated in your mobile app.</w:t>
      </w:r>
    </w:p>
    <w:p w14:paraId="75F43DDA" w14:textId="35F5C7A9" w:rsidR="00931FC4" w:rsidRDefault="00931FC4" w:rsidP="00931FC4">
      <w:pPr>
        <w:pStyle w:val="ListParagraph"/>
        <w:spacing w:after="0" w:line="240" w:lineRule="auto"/>
      </w:pPr>
    </w:p>
    <w:p w14:paraId="74949981" w14:textId="77777777" w:rsidR="00190CDF" w:rsidRDefault="00190CDF" w:rsidP="00190CDF">
      <w:pPr>
        <w:pStyle w:val="ListParagraph"/>
        <w:numPr>
          <w:ilvl w:val="0"/>
          <w:numId w:val="2"/>
        </w:numPr>
        <w:spacing w:after="0" w:line="240" w:lineRule="auto"/>
        <w:rPr>
          <w:moveTo w:id="60" w:author="Reyes, Jacob" w:date="2021-12-06T14:44:00Z"/>
          <w:b/>
          <w:bCs/>
          <w:color w:val="0070C0"/>
        </w:rPr>
      </w:pPr>
      <w:moveToRangeStart w:id="61" w:author="Reyes, Jacob" w:date="2021-12-06T14:44:00Z" w:name="move89694304"/>
      <w:moveTo w:id="62" w:author="Reyes, Jacob" w:date="2021-12-06T14:44:00Z">
        <w:r w:rsidRPr="00931FC4">
          <w:rPr>
            <w:b/>
            <w:bCs/>
            <w:color w:val="0070C0"/>
          </w:rPr>
          <w:t>From time to time, customers call in asking for updates to the</w:t>
        </w:r>
        <w:r>
          <w:rPr>
            <w:b/>
            <w:bCs/>
            <w:color w:val="0070C0"/>
          </w:rPr>
          <w:t>ir</w:t>
        </w:r>
        <w:r w:rsidRPr="00931FC4">
          <w:rPr>
            <w:b/>
            <w:bCs/>
            <w:color w:val="0070C0"/>
          </w:rPr>
          <w:t xml:space="preserve"> special orders, which we don’t have a really </w:t>
        </w:r>
        <w:r>
          <w:rPr>
            <w:b/>
            <w:bCs/>
            <w:color w:val="0070C0"/>
          </w:rPr>
          <w:t>good</w:t>
        </w:r>
        <w:r w:rsidRPr="00931FC4">
          <w:rPr>
            <w:b/>
            <w:bCs/>
            <w:color w:val="0070C0"/>
          </w:rPr>
          <w:t xml:space="preserve"> process for checking on efficiently. Has anything changed here?</w:t>
        </w:r>
      </w:moveTo>
    </w:p>
    <w:p w14:paraId="03D1DB29" w14:textId="17874D23" w:rsidR="00190CDF" w:rsidRDefault="00190CDF" w:rsidP="00190CDF">
      <w:pPr>
        <w:pStyle w:val="ListParagraph"/>
        <w:spacing w:after="0" w:line="240" w:lineRule="auto"/>
        <w:rPr>
          <w:ins w:id="63" w:author="Reyes, Jacob" w:date="2021-12-06T14:44:00Z"/>
          <w:rFonts w:eastAsia="Times New Roman" w:cstheme="minorHAnsi"/>
          <w:color w:val="212529"/>
          <w:lang w:val="en"/>
        </w:rPr>
      </w:pPr>
      <w:moveTo w:id="64" w:author="Reyes, Jacob" w:date="2021-12-06T14:44:00Z">
        <w:r w:rsidRPr="00931FC4">
          <w:t xml:space="preserve">Yes. Moving forward, in these </w:t>
        </w:r>
        <w:r>
          <w:t>instances</w:t>
        </w:r>
        <w:r w:rsidRPr="00931FC4">
          <w:t>, leverage ACENET o</w:t>
        </w:r>
        <w:r>
          <w:t>r</w:t>
        </w:r>
        <w:r w:rsidRPr="00931FC4">
          <w:t xml:space="preserve"> the Retailer Mobile App Customer Order Tracking lookup. </w:t>
        </w:r>
        <w:r>
          <w:rPr>
            <w:rFonts w:eastAsia="Times New Roman" w:cstheme="minorHAnsi"/>
            <w:color w:val="212529"/>
            <w:lang w:val="en"/>
          </w:rPr>
          <w:t xml:space="preserve">Doing so allows you to search the status of an order by last name, and order number. Beyond orders taken by the Retailer Mobile App within ACENET, </w:t>
        </w:r>
      </w:moveTo>
      <w:ins w:id="65" w:author="Reyes, Jacob" w:date="2021-12-06T14:45:00Z">
        <w:r>
          <w:rPr>
            <w:rFonts w:eastAsia="Times New Roman" w:cstheme="minorHAnsi"/>
            <w:color w:val="212529"/>
            <w:lang w:val="en"/>
          </w:rPr>
          <w:t>AceHardware</w:t>
        </w:r>
      </w:ins>
      <w:moveTo w:id="66" w:author="Reyes, Jacob" w:date="2021-12-06T14:44:00Z">
        <w:r>
          <w:rPr>
            <w:rFonts w:eastAsia="Times New Roman" w:cstheme="minorHAnsi"/>
            <w:color w:val="212529"/>
            <w:lang w:val="en"/>
          </w:rPr>
          <w:t>.com orders are also captured in these programs.</w:t>
        </w:r>
      </w:moveTo>
    </w:p>
    <w:p w14:paraId="0E6690FC" w14:textId="77777777" w:rsidR="00190CDF" w:rsidRDefault="00190CDF" w:rsidP="00190CDF">
      <w:pPr>
        <w:pStyle w:val="ListParagraph"/>
        <w:spacing w:after="0" w:line="240" w:lineRule="auto"/>
        <w:rPr>
          <w:moveTo w:id="67" w:author="Reyes, Jacob" w:date="2021-12-06T14:44:00Z"/>
          <w:rFonts w:eastAsia="Times New Roman" w:cstheme="minorHAnsi"/>
          <w:color w:val="212529"/>
          <w:lang w:val="en"/>
        </w:rPr>
      </w:pPr>
    </w:p>
    <w:moveToRangeEnd w:id="61"/>
    <w:p w14:paraId="76BEC2AB" w14:textId="77777777" w:rsidR="00FF219C" w:rsidRPr="0074205A" w:rsidRDefault="00FF219C" w:rsidP="00FF219C">
      <w:pPr>
        <w:pStyle w:val="ListParagraph"/>
        <w:numPr>
          <w:ilvl w:val="0"/>
          <w:numId w:val="2"/>
        </w:numPr>
        <w:spacing w:after="0" w:line="240" w:lineRule="auto"/>
        <w:rPr>
          <w:b/>
          <w:bCs/>
          <w:color w:val="0070C0"/>
        </w:rPr>
      </w:pPr>
      <w:r w:rsidRPr="0074205A">
        <w:rPr>
          <w:b/>
          <w:bCs/>
          <w:color w:val="0070C0"/>
        </w:rPr>
        <w:t>I see the value in the process, but I would like more understanding to implement. What do I do?</w:t>
      </w:r>
    </w:p>
    <w:p w14:paraId="0F3F0400" w14:textId="7F891A6F" w:rsidR="00FF219C" w:rsidRDefault="00FF219C" w:rsidP="00FF219C">
      <w:pPr>
        <w:pStyle w:val="ListParagraph"/>
        <w:spacing w:after="0" w:line="240" w:lineRule="auto"/>
      </w:pPr>
      <w:r w:rsidRPr="00C511B5">
        <w:t xml:space="preserve">Ace Way of Retailing remains </w:t>
      </w:r>
      <w:r>
        <w:t>as</w:t>
      </w:r>
      <w:r w:rsidRPr="00C511B5">
        <w:t xml:space="preserve"> your one-stop place</w:t>
      </w:r>
      <w:r>
        <w:t xml:space="preserve"> for a step-by-step understanding and theory behind establishing Ace best practices. Path:  ACENET &gt; About Ace – Ace Way of Retailing &gt; AWOR Search:  Special Orders.</w:t>
      </w:r>
    </w:p>
    <w:p w14:paraId="49C81B7F" w14:textId="1334553F" w:rsidR="00FF219C" w:rsidRPr="00C511B5" w:rsidDel="00190CDF" w:rsidRDefault="00FF219C" w:rsidP="00FF219C">
      <w:pPr>
        <w:pStyle w:val="ListParagraph"/>
        <w:spacing w:after="0" w:line="240" w:lineRule="auto"/>
        <w:rPr>
          <w:del w:id="68" w:author="Reyes, Jacob" w:date="2021-12-06T14:44:00Z"/>
        </w:rPr>
      </w:pPr>
    </w:p>
    <w:p w14:paraId="21C3CB88" w14:textId="2E8CDE26" w:rsidR="00931FC4" w:rsidDel="00190CDF" w:rsidRDefault="00931FC4" w:rsidP="00931FC4">
      <w:pPr>
        <w:pStyle w:val="ListParagraph"/>
        <w:numPr>
          <w:ilvl w:val="0"/>
          <w:numId w:val="2"/>
        </w:numPr>
        <w:spacing w:after="0" w:line="240" w:lineRule="auto"/>
        <w:rPr>
          <w:moveFrom w:id="69" w:author="Reyes, Jacob" w:date="2021-12-06T14:44:00Z"/>
          <w:b/>
          <w:bCs/>
          <w:color w:val="0070C0"/>
        </w:rPr>
      </w:pPr>
      <w:moveFromRangeStart w:id="70" w:author="Reyes, Jacob" w:date="2021-12-06T14:44:00Z" w:name="move89694304"/>
      <w:moveFrom w:id="71" w:author="Reyes, Jacob" w:date="2021-12-06T14:44:00Z">
        <w:r w:rsidRPr="00931FC4" w:rsidDel="00190CDF">
          <w:rPr>
            <w:b/>
            <w:bCs/>
            <w:color w:val="0070C0"/>
          </w:rPr>
          <w:t>From time to time, customers call in asking for updates to the</w:t>
        </w:r>
        <w:r w:rsidR="00FF219C" w:rsidDel="00190CDF">
          <w:rPr>
            <w:b/>
            <w:bCs/>
            <w:color w:val="0070C0"/>
          </w:rPr>
          <w:t>ir</w:t>
        </w:r>
        <w:r w:rsidRPr="00931FC4" w:rsidDel="00190CDF">
          <w:rPr>
            <w:b/>
            <w:bCs/>
            <w:color w:val="0070C0"/>
          </w:rPr>
          <w:t xml:space="preserve"> special orders, which we don’t have a really </w:t>
        </w:r>
        <w:r w:rsidR="00FF219C" w:rsidDel="00190CDF">
          <w:rPr>
            <w:b/>
            <w:bCs/>
            <w:color w:val="0070C0"/>
          </w:rPr>
          <w:t>good</w:t>
        </w:r>
        <w:r w:rsidRPr="00931FC4" w:rsidDel="00190CDF">
          <w:rPr>
            <w:b/>
            <w:bCs/>
            <w:color w:val="0070C0"/>
          </w:rPr>
          <w:t xml:space="preserve"> process for checking on efficiently. Has anything changed here?</w:t>
        </w:r>
      </w:moveFrom>
    </w:p>
    <w:p w14:paraId="205E8B4E" w14:textId="68ED59A2" w:rsidR="00931FC4" w:rsidDel="00190CDF" w:rsidRDefault="00931FC4" w:rsidP="00931FC4">
      <w:pPr>
        <w:pStyle w:val="ListParagraph"/>
        <w:spacing w:after="0" w:line="240" w:lineRule="auto"/>
        <w:rPr>
          <w:moveFrom w:id="72" w:author="Reyes, Jacob" w:date="2021-12-06T14:44:00Z"/>
          <w:rFonts w:eastAsia="Times New Roman" w:cstheme="minorHAnsi"/>
          <w:color w:val="212529"/>
          <w:lang w:val="en"/>
        </w:rPr>
      </w:pPr>
      <w:moveFrom w:id="73" w:author="Reyes, Jacob" w:date="2021-12-06T14:44:00Z">
        <w:r w:rsidRPr="00931FC4" w:rsidDel="00190CDF">
          <w:t xml:space="preserve">Yes. Moving forward, in these </w:t>
        </w:r>
        <w:r w:rsidR="00FF219C" w:rsidDel="00190CDF">
          <w:t>instances</w:t>
        </w:r>
        <w:r w:rsidRPr="00931FC4" w:rsidDel="00190CDF">
          <w:t>, leverage ACENET o</w:t>
        </w:r>
        <w:r w:rsidR="00FF219C" w:rsidDel="00190CDF">
          <w:t>r</w:t>
        </w:r>
        <w:r w:rsidRPr="00931FC4" w:rsidDel="00190CDF">
          <w:t xml:space="preserve"> the Retailer Mobile App Customer Order Tracking lookup. </w:t>
        </w:r>
        <w:r w:rsidDel="00190CDF">
          <w:rPr>
            <w:rFonts w:eastAsia="Times New Roman" w:cstheme="minorHAnsi"/>
            <w:color w:val="212529"/>
            <w:lang w:val="en"/>
          </w:rPr>
          <w:t xml:space="preserve">Doing so allows you to search the status of an order by last name, </w:t>
        </w:r>
        <w:r w:rsidR="00FF219C" w:rsidDel="00190CDF">
          <w:rPr>
            <w:rFonts w:eastAsia="Times New Roman" w:cstheme="minorHAnsi"/>
            <w:color w:val="212529"/>
            <w:lang w:val="en"/>
          </w:rPr>
          <w:t xml:space="preserve">and </w:t>
        </w:r>
        <w:r w:rsidDel="00190CDF">
          <w:rPr>
            <w:rFonts w:eastAsia="Times New Roman" w:cstheme="minorHAnsi"/>
            <w:color w:val="212529"/>
            <w:lang w:val="en"/>
          </w:rPr>
          <w:t xml:space="preserve">order </w:t>
        </w:r>
        <w:r w:rsidR="00FF219C" w:rsidDel="00190CDF">
          <w:rPr>
            <w:rFonts w:eastAsia="Times New Roman" w:cstheme="minorHAnsi"/>
            <w:color w:val="212529"/>
            <w:lang w:val="en"/>
          </w:rPr>
          <w:t xml:space="preserve">number. </w:t>
        </w:r>
        <w:r w:rsidDel="00190CDF">
          <w:rPr>
            <w:rFonts w:eastAsia="Times New Roman" w:cstheme="minorHAnsi"/>
            <w:color w:val="212529"/>
            <w:lang w:val="en"/>
          </w:rPr>
          <w:t xml:space="preserve">Beyond orders taken by the Retailer Mobile App within ACENET, .com orders are also captured </w:t>
        </w:r>
        <w:r w:rsidR="00FF219C" w:rsidDel="00190CDF">
          <w:rPr>
            <w:rFonts w:eastAsia="Times New Roman" w:cstheme="minorHAnsi"/>
            <w:color w:val="212529"/>
            <w:lang w:val="en"/>
          </w:rPr>
          <w:t>in these programs.</w:t>
        </w:r>
      </w:moveFrom>
    </w:p>
    <w:moveFromRangeEnd w:id="70"/>
    <w:p w14:paraId="60CB18E8" w14:textId="357E9AAD" w:rsidR="00931FC4" w:rsidRDefault="00931FC4" w:rsidP="005C33CA">
      <w:pPr>
        <w:spacing w:after="0" w:line="240" w:lineRule="auto"/>
      </w:pPr>
    </w:p>
    <w:p w14:paraId="1BE28BCE" w14:textId="65FA2AD3" w:rsidR="00190CDF" w:rsidRPr="00190CDF" w:rsidRDefault="00190CDF">
      <w:pPr>
        <w:pStyle w:val="ListParagraph"/>
        <w:numPr>
          <w:ilvl w:val="0"/>
          <w:numId w:val="2"/>
        </w:numPr>
        <w:spacing w:after="0" w:line="240" w:lineRule="auto"/>
        <w:rPr>
          <w:moveTo w:id="74" w:author="Reyes, Jacob" w:date="2021-12-06T14:46:00Z"/>
          <w:b/>
          <w:bCs/>
          <w:color w:val="0070C0"/>
          <w:rPrChange w:id="75" w:author="Reyes, Jacob" w:date="2021-12-06T14:46:00Z">
            <w:rPr>
              <w:moveTo w:id="76" w:author="Reyes, Jacob" w:date="2021-12-06T14:46:00Z"/>
            </w:rPr>
          </w:rPrChange>
        </w:rPr>
        <w:pPrChange w:id="77" w:author="Reyes, Jacob" w:date="2021-12-06T14:46:00Z">
          <w:pPr>
            <w:pStyle w:val="ListParagraph"/>
            <w:numPr>
              <w:numId w:val="5"/>
            </w:numPr>
            <w:spacing w:after="0" w:line="240" w:lineRule="auto"/>
            <w:ind w:hanging="360"/>
          </w:pPr>
        </w:pPrChange>
      </w:pPr>
      <w:moveToRangeStart w:id="78" w:author="Reyes, Jacob" w:date="2021-12-06T14:46:00Z" w:name="move89694409"/>
      <w:moveTo w:id="79" w:author="Reyes, Jacob" w:date="2021-12-06T14:46:00Z">
        <w:r w:rsidRPr="00190CDF">
          <w:rPr>
            <w:b/>
            <w:bCs/>
            <w:color w:val="0070C0"/>
            <w:rPrChange w:id="80" w:author="Reyes, Jacob" w:date="2021-12-06T14:46:00Z">
              <w:rPr/>
            </w:rPrChange>
          </w:rPr>
          <w:t xml:space="preserve">I reviewed the </w:t>
        </w:r>
        <w:del w:id="81" w:author="Reyes, Jacob" w:date="2021-12-06T14:46:00Z">
          <w:r w:rsidRPr="00190CDF" w:rsidDel="00190CDF">
            <w:rPr>
              <w:b/>
              <w:bCs/>
              <w:color w:val="0070C0"/>
              <w:rPrChange w:id="82" w:author="Reyes, Jacob" w:date="2021-12-06T14:46:00Z">
                <w:rPr/>
              </w:rPrChange>
            </w:rPr>
            <w:delText xml:space="preserve">AWOR </w:delText>
          </w:r>
        </w:del>
        <w:r w:rsidRPr="00190CDF">
          <w:rPr>
            <w:b/>
            <w:bCs/>
            <w:color w:val="0070C0"/>
            <w:rPrChange w:id="83" w:author="Reyes, Jacob" w:date="2021-12-06T14:46:00Z">
              <w:rPr/>
            </w:rPrChange>
          </w:rPr>
          <w:t>best practice</w:t>
        </w:r>
      </w:moveTo>
      <w:ins w:id="84" w:author="Reyes, Jacob" w:date="2021-12-06T14:46:00Z">
        <w:r w:rsidRPr="00190CDF">
          <w:rPr>
            <w:b/>
            <w:bCs/>
            <w:color w:val="0070C0"/>
            <w:rPrChange w:id="85" w:author="Reyes, Jacob" w:date="2021-12-06T14:46:00Z">
              <w:rPr/>
            </w:rPrChange>
          </w:rPr>
          <w:t xml:space="preserve"> on AWOR</w:t>
        </w:r>
      </w:ins>
      <w:moveTo w:id="86" w:author="Reyes, Jacob" w:date="2021-12-06T14:46:00Z">
        <w:r w:rsidRPr="00190CDF">
          <w:rPr>
            <w:b/>
            <w:bCs/>
            <w:color w:val="0070C0"/>
            <w:rPrChange w:id="87" w:author="Reyes, Jacob" w:date="2021-12-06T14:46:00Z">
              <w:rPr/>
            </w:rPrChange>
          </w:rPr>
          <w:t>.  Why do I need to take a 100% deposit?</w:t>
        </w:r>
      </w:moveTo>
    </w:p>
    <w:p w14:paraId="5D1A31E7" w14:textId="0C0E1E86" w:rsidR="00190CDF" w:rsidRDefault="00190CDF" w:rsidP="00190CDF">
      <w:pPr>
        <w:pStyle w:val="ListParagraph"/>
        <w:spacing w:after="0"/>
        <w:rPr>
          <w:ins w:id="88" w:author="Reyes, Jacob" w:date="2021-12-06T14:46:00Z"/>
          <w:rFonts w:cstheme="minorHAnsi"/>
        </w:rPr>
      </w:pPr>
      <w:moveTo w:id="89" w:author="Reyes, Jacob" w:date="2021-12-06T14:46:00Z">
        <w:r>
          <w:rPr>
            <w:rFonts w:cstheme="minorHAnsi"/>
          </w:rPr>
          <w:t xml:space="preserve">Studies show </w:t>
        </w:r>
        <w:r w:rsidRPr="00FF219C">
          <w:rPr>
            <w:rFonts w:cstheme="minorHAnsi"/>
            <w:highlight w:val="yellow"/>
          </w:rPr>
          <w:t>that X%</w:t>
        </w:r>
        <w:r>
          <w:rPr>
            <w:rFonts w:cstheme="minorHAnsi"/>
          </w:rPr>
          <w:t xml:space="preserve"> of customer special orders that get are started never get picked up, resulting in a  potential and sizable profit loss.  </w:t>
        </w:r>
        <w:r w:rsidRPr="00B26992">
          <w:rPr>
            <w:rFonts w:cstheme="minorHAnsi"/>
          </w:rPr>
          <w:t>T</w:t>
        </w:r>
        <w:r>
          <w:rPr>
            <w:rFonts w:cstheme="minorHAnsi"/>
          </w:rPr>
          <w:t>aking a full deposit eliminates the financial risk on the part of the store, and facilitates a sense of urgency for the customer to  pick the product up.</w:t>
        </w:r>
      </w:moveTo>
    </w:p>
    <w:p w14:paraId="14B5A1CC" w14:textId="77777777" w:rsidR="00190CDF" w:rsidRPr="00341316" w:rsidRDefault="00190CDF">
      <w:pPr>
        <w:spacing w:after="0"/>
        <w:rPr>
          <w:moveTo w:id="90" w:author="Reyes, Jacob" w:date="2021-12-06T14:46:00Z"/>
          <w:rFonts w:cstheme="minorHAnsi"/>
          <w:lang w:val="en"/>
        </w:rPr>
        <w:pPrChange w:id="91" w:author="Reyes, Jacob" w:date="2021-12-06T14:46:00Z">
          <w:pPr>
            <w:pStyle w:val="ListParagraph"/>
            <w:spacing w:after="0"/>
          </w:pPr>
        </w:pPrChange>
      </w:pPr>
    </w:p>
    <w:moveToRangeEnd w:id="78"/>
    <w:p w14:paraId="5500AE58" w14:textId="3EB6A294" w:rsidR="005C33CA" w:rsidRPr="005C33CA" w:rsidRDefault="005C33CA">
      <w:pPr>
        <w:pStyle w:val="ListParagraph"/>
        <w:numPr>
          <w:ilvl w:val="0"/>
          <w:numId w:val="2"/>
        </w:numPr>
        <w:spacing w:after="0" w:line="240" w:lineRule="auto"/>
        <w:rPr>
          <w:b/>
          <w:bCs/>
          <w:color w:val="0070C0"/>
        </w:rPr>
        <w:pPrChange w:id="92" w:author="Reyes, Jacob" w:date="2021-12-06T14:46:00Z">
          <w:pPr>
            <w:pStyle w:val="ListParagraph"/>
            <w:numPr>
              <w:numId w:val="5"/>
            </w:numPr>
            <w:spacing w:after="0" w:line="240" w:lineRule="auto"/>
            <w:ind w:hanging="360"/>
          </w:pPr>
        </w:pPrChange>
      </w:pPr>
      <w:r w:rsidRPr="005C33CA">
        <w:rPr>
          <w:b/>
          <w:bCs/>
          <w:color w:val="0070C0"/>
        </w:rPr>
        <w:t xml:space="preserve">What are some </w:t>
      </w:r>
      <w:r>
        <w:rPr>
          <w:b/>
          <w:bCs/>
          <w:color w:val="0070C0"/>
        </w:rPr>
        <w:t xml:space="preserve">important but underutilized </w:t>
      </w:r>
      <w:r w:rsidRPr="005C33CA">
        <w:rPr>
          <w:b/>
          <w:bCs/>
          <w:color w:val="0070C0"/>
        </w:rPr>
        <w:t>best practices I should be doing with every special order I process in the aisle</w:t>
      </w:r>
      <w:r>
        <w:rPr>
          <w:b/>
          <w:bCs/>
          <w:color w:val="0070C0"/>
        </w:rPr>
        <w:t xml:space="preserve"> to help ensure an effective process</w:t>
      </w:r>
      <w:r w:rsidRPr="005C33CA">
        <w:rPr>
          <w:b/>
          <w:bCs/>
          <w:color w:val="0070C0"/>
        </w:rPr>
        <w:t>?</w:t>
      </w:r>
    </w:p>
    <w:p w14:paraId="538CFFDA" w14:textId="6952732C" w:rsidR="005C33CA" w:rsidRDefault="005C33CA" w:rsidP="005C33CA">
      <w:pPr>
        <w:pStyle w:val="ListParagraph"/>
        <w:spacing w:after="0" w:line="240" w:lineRule="auto"/>
      </w:pPr>
      <w:r>
        <w:t>Though the Ace Way of Retailing</w:t>
      </w:r>
      <w:r w:rsidR="00390C62">
        <w:t xml:space="preserve"> I</w:t>
      </w:r>
      <w:r>
        <w:t>n-</w:t>
      </w:r>
      <w:r w:rsidR="00390C62">
        <w:t>A</w:t>
      </w:r>
      <w:r>
        <w:t xml:space="preserve">isle </w:t>
      </w:r>
      <w:r w:rsidR="00390C62">
        <w:t>S</w:t>
      </w:r>
      <w:r>
        <w:t xml:space="preserve">pecial </w:t>
      </w:r>
      <w:r w:rsidR="00390C62">
        <w:t>O</w:t>
      </w:r>
      <w:r>
        <w:t xml:space="preserve">rders </w:t>
      </w:r>
      <w:r w:rsidR="00390C62">
        <w:t xml:space="preserve">document </w:t>
      </w:r>
      <w:r>
        <w:t xml:space="preserve">outlines each of </w:t>
      </w:r>
      <w:r w:rsidR="00390C62">
        <w:t>best practice</w:t>
      </w:r>
      <w:r>
        <w:t>, some of the top ones include:</w:t>
      </w:r>
    </w:p>
    <w:p w14:paraId="31D8C190" w14:textId="77777777" w:rsidR="00390C62" w:rsidRPr="0059109B" w:rsidRDefault="00390C62" w:rsidP="00390C62">
      <w:pPr>
        <w:pStyle w:val="ListParagraph"/>
        <w:numPr>
          <w:ilvl w:val="0"/>
          <w:numId w:val="3"/>
        </w:numPr>
        <w:rPr>
          <w:rFonts w:cstheme="minorHAnsi"/>
          <w:lang w:val="en"/>
        </w:rPr>
      </w:pPr>
      <w:r>
        <w:rPr>
          <w:rFonts w:ascii="Calibri" w:hAnsi="Calibri" w:cs="Calibri"/>
          <w:lang w:val="en"/>
        </w:rPr>
        <w:lastRenderedPageBreak/>
        <w:t xml:space="preserve">Inform customer of your policy to have orders picked up </w:t>
      </w:r>
      <w:r w:rsidRPr="00E30DBA">
        <w:rPr>
          <w:rFonts w:ascii="Calibri" w:hAnsi="Calibri" w:cs="Calibri"/>
          <w:lang w:val="en"/>
        </w:rPr>
        <w:t xml:space="preserve">within five days of it being </w:t>
      </w:r>
      <w:r>
        <w:rPr>
          <w:rFonts w:ascii="Calibri" w:hAnsi="Calibri" w:cs="Calibri"/>
          <w:lang w:val="en"/>
        </w:rPr>
        <w:t>ready</w:t>
      </w:r>
      <w:r w:rsidRPr="00E30DBA">
        <w:rPr>
          <w:rFonts w:ascii="Calibri" w:hAnsi="Calibri" w:cs="Calibri"/>
          <w:lang w:val="en"/>
        </w:rPr>
        <w:t>.</w:t>
      </w:r>
    </w:p>
    <w:p w14:paraId="07432205" w14:textId="638677BE" w:rsidR="005C33CA" w:rsidRDefault="005C33CA" w:rsidP="005C33CA">
      <w:pPr>
        <w:pStyle w:val="ListParagraph"/>
        <w:numPr>
          <w:ilvl w:val="0"/>
          <w:numId w:val="3"/>
        </w:numPr>
        <w:rPr>
          <w:rFonts w:cstheme="minorHAnsi"/>
          <w:lang w:val="en"/>
        </w:rPr>
      </w:pPr>
      <w:r>
        <w:rPr>
          <w:rFonts w:cstheme="minorHAnsi"/>
          <w:lang w:val="en"/>
        </w:rPr>
        <w:t xml:space="preserve">Sell </w:t>
      </w:r>
      <w:r w:rsidRPr="00857818">
        <w:rPr>
          <w:rFonts w:cstheme="minorHAnsi"/>
          <w:lang w:val="en"/>
        </w:rPr>
        <w:t xml:space="preserve">the </w:t>
      </w:r>
      <w:r>
        <w:rPr>
          <w:rFonts w:cstheme="minorHAnsi"/>
          <w:lang w:val="en"/>
        </w:rPr>
        <w:t xml:space="preserve">item in the </w:t>
      </w:r>
      <w:r w:rsidRPr="00857818">
        <w:rPr>
          <w:rFonts w:cstheme="minorHAnsi"/>
          <w:lang w:val="en"/>
        </w:rPr>
        <w:t>order multipl</w:t>
      </w:r>
      <w:r>
        <w:rPr>
          <w:rFonts w:cstheme="minorHAnsi"/>
          <w:lang w:val="en"/>
        </w:rPr>
        <w:t>e in which it comes in, particularly if you don’t stock the product</w:t>
      </w:r>
      <w:r w:rsidR="00390C62">
        <w:rPr>
          <w:rFonts w:cstheme="minorHAnsi"/>
          <w:lang w:val="en"/>
        </w:rPr>
        <w:t>.</w:t>
      </w:r>
    </w:p>
    <w:p w14:paraId="7502AC5A" w14:textId="2E28814C" w:rsidR="0059109B" w:rsidRDefault="0059109B" w:rsidP="0059109B">
      <w:pPr>
        <w:pStyle w:val="ListParagraph"/>
        <w:numPr>
          <w:ilvl w:val="0"/>
          <w:numId w:val="3"/>
        </w:numPr>
        <w:spacing w:after="0"/>
        <w:rPr>
          <w:rFonts w:cstheme="minorHAnsi"/>
          <w:lang w:val="en"/>
        </w:rPr>
      </w:pPr>
      <w:r>
        <w:rPr>
          <w:rFonts w:cstheme="minorHAnsi"/>
          <w:lang w:val="en"/>
        </w:rPr>
        <w:t>For a clean process, d</w:t>
      </w:r>
      <w:r w:rsidRPr="00302079">
        <w:rPr>
          <w:rFonts w:cstheme="minorHAnsi"/>
          <w:lang w:val="en"/>
        </w:rPr>
        <w:t>o not include</w:t>
      </w:r>
      <w:r>
        <w:rPr>
          <w:rFonts w:cstheme="minorHAnsi"/>
          <w:lang w:val="en"/>
        </w:rPr>
        <w:t xml:space="preserve"> any</w:t>
      </w:r>
      <w:r w:rsidRPr="00302079">
        <w:rPr>
          <w:rFonts w:cstheme="minorHAnsi"/>
          <w:lang w:val="en"/>
        </w:rPr>
        <w:t xml:space="preserve"> </w:t>
      </w:r>
      <w:r>
        <w:rPr>
          <w:rFonts w:cstheme="minorHAnsi"/>
          <w:lang w:val="en"/>
        </w:rPr>
        <w:t>items to be taken by the customer that day under the same transaction as the special order.  R</w:t>
      </w:r>
      <w:r w:rsidRPr="00857818">
        <w:rPr>
          <w:rFonts w:cstheme="minorHAnsi"/>
          <w:lang w:val="en"/>
        </w:rPr>
        <w:t xml:space="preserve">ing </w:t>
      </w:r>
      <w:r>
        <w:rPr>
          <w:rFonts w:cstheme="minorHAnsi"/>
          <w:lang w:val="en"/>
        </w:rPr>
        <w:t>those up separately.</w:t>
      </w:r>
    </w:p>
    <w:p w14:paraId="62F5150D" w14:textId="77777777" w:rsidR="00FF219C" w:rsidRDefault="00FF219C" w:rsidP="00FF219C">
      <w:pPr>
        <w:pStyle w:val="ListParagraph"/>
        <w:spacing w:after="0"/>
        <w:ind w:left="1080"/>
        <w:rPr>
          <w:rFonts w:cstheme="minorHAnsi"/>
          <w:lang w:val="en"/>
        </w:rPr>
      </w:pPr>
    </w:p>
    <w:p w14:paraId="4CD6FD93" w14:textId="42A7A16C" w:rsidR="00FF219C" w:rsidRPr="00FF219C" w:rsidDel="00190CDF" w:rsidRDefault="00FF219C" w:rsidP="00FF219C">
      <w:pPr>
        <w:pStyle w:val="ListParagraph"/>
        <w:numPr>
          <w:ilvl w:val="0"/>
          <w:numId w:val="2"/>
        </w:numPr>
        <w:spacing w:after="0" w:line="240" w:lineRule="auto"/>
        <w:rPr>
          <w:moveFrom w:id="93" w:author="Reyes, Jacob" w:date="2021-12-06T14:46:00Z"/>
          <w:b/>
          <w:bCs/>
          <w:color w:val="0070C0"/>
        </w:rPr>
      </w:pPr>
      <w:moveFromRangeStart w:id="94" w:author="Reyes, Jacob" w:date="2021-12-06T14:46:00Z" w:name="move89694409"/>
      <w:moveFrom w:id="95" w:author="Reyes, Jacob" w:date="2021-12-06T14:46:00Z">
        <w:r w:rsidRPr="00FF219C" w:rsidDel="00190CDF">
          <w:rPr>
            <w:b/>
            <w:bCs/>
            <w:color w:val="0070C0"/>
          </w:rPr>
          <w:t>I reviewed the AWOR best practice.  Why do I need to take a 100% deposit?</w:t>
        </w:r>
      </w:moveFrom>
    </w:p>
    <w:p w14:paraId="6ECACFEF" w14:textId="2B7AAA43" w:rsidR="00FF219C" w:rsidRPr="00F217CC" w:rsidDel="00190CDF" w:rsidRDefault="00FF219C" w:rsidP="00FF219C">
      <w:pPr>
        <w:pStyle w:val="ListParagraph"/>
        <w:spacing w:after="0"/>
        <w:rPr>
          <w:moveFrom w:id="96" w:author="Reyes, Jacob" w:date="2021-12-06T14:46:00Z"/>
          <w:rFonts w:cstheme="minorHAnsi"/>
          <w:lang w:val="en"/>
        </w:rPr>
      </w:pPr>
      <w:moveFrom w:id="97" w:author="Reyes, Jacob" w:date="2021-12-06T14:46:00Z">
        <w:r w:rsidDel="00190CDF">
          <w:rPr>
            <w:rFonts w:cstheme="minorHAnsi"/>
          </w:rPr>
          <w:t xml:space="preserve">Studies show </w:t>
        </w:r>
        <w:r w:rsidRPr="00FF219C" w:rsidDel="00190CDF">
          <w:rPr>
            <w:rFonts w:cstheme="minorHAnsi"/>
            <w:highlight w:val="yellow"/>
          </w:rPr>
          <w:t>that X%</w:t>
        </w:r>
        <w:r w:rsidDel="00190CDF">
          <w:rPr>
            <w:rFonts w:cstheme="minorHAnsi"/>
          </w:rPr>
          <w:t xml:space="preserve"> of customer special orders that get are started never get picked up, resulting in a  potential and sizable profit loss.  </w:t>
        </w:r>
        <w:r w:rsidRPr="00B26992" w:rsidDel="00190CDF">
          <w:rPr>
            <w:rFonts w:cstheme="minorHAnsi"/>
          </w:rPr>
          <w:t>T</w:t>
        </w:r>
        <w:r w:rsidDel="00190CDF">
          <w:rPr>
            <w:rFonts w:cstheme="minorHAnsi"/>
          </w:rPr>
          <w:t>aking a full deposit eliminates the financial risk on the part of the store, and facilitates a sense of urgency for the customer to  pick the product up.</w:t>
        </w:r>
      </w:moveFrom>
    </w:p>
    <w:moveFromRangeEnd w:id="94"/>
    <w:p w14:paraId="48FF4F7C" w14:textId="1AB0221C" w:rsidR="00FF219C" w:rsidRPr="00857818" w:rsidDel="00190CDF" w:rsidRDefault="00FF219C" w:rsidP="00FF219C">
      <w:pPr>
        <w:pStyle w:val="ListParagraph"/>
        <w:spacing w:after="0"/>
        <w:ind w:left="1080"/>
        <w:rPr>
          <w:del w:id="98" w:author="Reyes, Jacob" w:date="2021-12-06T14:47:00Z"/>
          <w:rFonts w:cstheme="minorHAnsi"/>
          <w:lang w:val="en"/>
        </w:rPr>
      </w:pPr>
    </w:p>
    <w:p w14:paraId="271BF7D6" w14:textId="57B27CA0" w:rsidR="003367E3" w:rsidRPr="00190CDF" w:rsidRDefault="003367E3">
      <w:pPr>
        <w:pStyle w:val="ListParagraph"/>
        <w:numPr>
          <w:ilvl w:val="0"/>
          <w:numId w:val="2"/>
        </w:numPr>
        <w:spacing w:after="0" w:line="240" w:lineRule="auto"/>
        <w:rPr>
          <w:b/>
          <w:bCs/>
          <w:color w:val="0070C0"/>
          <w:rPrChange w:id="99" w:author="Reyes, Jacob" w:date="2021-12-06T14:47:00Z">
            <w:rPr/>
          </w:rPrChange>
        </w:rPr>
        <w:pPrChange w:id="100" w:author="Reyes, Jacob" w:date="2021-12-06T14:47:00Z">
          <w:pPr>
            <w:pStyle w:val="ListParagraph"/>
            <w:numPr>
              <w:numId w:val="5"/>
            </w:numPr>
            <w:spacing w:after="0" w:line="240" w:lineRule="auto"/>
            <w:ind w:hanging="360"/>
          </w:pPr>
        </w:pPrChange>
      </w:pPr>
      <w:r w:rsidRPr="00190CDF">
        <w:rPr>
          <w:b/>
          <w:bCs/>
          <w:color w:val="0070C0"/>
          <w:rPrChange w:id="101" w:author="Reyes, Jacob" w:date="2021-12-06T14:47:00Z">
            <w:rPr/>
          </w:rPrChange>
        </w:rPr>
        <w:t>Who do I contact with any further questions and support?</w:t>
      </w:r>
    </w:p>
    <w:p w14:paraId="7C770E53" w14:textId="7754C546" w:rsidR="00E118E6" w:rsidRDefault="003367E3" w:rsidP="00077C25">
      <w:pPr>
        <w:pStyle w:val="ListParagraph"/>
        <w:spacing w:after="0" w:line="240" w:lineRule="auto"/>
      </w:pPr>
      <w:r>
        <w:t xml:space="preserve">For further details about the </w:t>
      </w:r>
      <w:r w:rsidR="008B4A45">
        <w:t>customer special orders,</w:t>
      </w:r>
      <w:r>
        <w:t xml:space="preserve"> contact the Store Systems and Operations team</w:t>
      </w:r>
      <w:r w:rsidR="00E118E6">
        <w:t>:</w:t>
      </w:r>
    </w:p>
    <w:p w14:paraId="43625074" w14:textId="6E782803" w:rsidR="003367E3" w:rsidRDefault="003367E3" w:rsidP="003367E3">
      <w:pPr>
        <w:pStyle w:val="ListParagraph"/>
        <w:spacing w:after="0" w:line="240" w:lineRule="auto"/>
      </w:pPr>
      <w:r>
        <w:t>P:   + 1 630.472.4784</w:t>
      </w:r>
    </w:p>
    <w:p w14:paraId="2DB55A38" w14:textId="77777777" w:rsidR="003367E3" w:rsidRDefault="003367E3" w:rsidP="003367E3">
      <w:pPr>
        <w:pStyle w:val="ListParagraph"/>
        <w:spacing w:after="0" w:line="240" w:lineRule="auto"/>
      </w:pPr>
      <w:r>
        <w:t xml:space="preserve">E:    </w:t>
      </w:r>
      <w:hyperlink r:id="rId5" w:history="1">
        <w:r w:rsidRPr="00B2495D">
          <w:rPr>
            <w:rStyle w:val="Hyperlink"/>
          </w:rPr>
          <w:t>storesystems@acehardware.com</w:t>
        </w:r>
      </w:hyperlink>
    </w:p>
    <w:p w14:paraId="2152D549" w14:textId="77777777" w:rsidR="003367E3" w:rsidRDefault="003367E3" w:rsidP="003367E3">
      <w:pPr>
        <w:pStyle w:val="ListParagraph"/>
        <w:spacing w:after="0" w:line="240" w:lineRule="auto"/>
      </w:pPr>
    </w:p>
    <w:p w14:paraId="01CD1B2E" w14:textId="7CEB26DF" w:rsidR="003367E3" w:rsidDel="00190CDF" w:rsidRDefault="003367E3">
      <w:pPr>
        <w:pStyle w:val="ListParagraph"/>
        <w:spacing w:after="0" w:line="240" w:lineRule="auto"/>
        <w:rPr>
          <w:del w:id="102" w:author="Reyes, Jacob" w:date="2021-12-06T14:47:00Z"/>
        </w:rPr>
      </w:pPr>
    </w:p>
    <w:p w14:paraId="737F5CC2" w14:textId="643F3DEF" w:rsidR="003367E3" w:rsidDel="00190CDF" w:rsidRDefault="003367E3">
      <w:pPr>
        <w:spacing w:after="0" w:line="240" w:lineRule="auto"/>
        <w:ind w:left="720"/>
        <w:contextualSpacing/>
        <w:rPr>
          <w:del w:id="103" w:author="Reyes, Jacob" w:date="2021-12-06T14:47:00Z"/>
        </w:rPr>
        <w:pPrChange w:id="104" w:author="Reyes, Jacob" w:date="2021-12-06T14:47:00Z">
          <w:pPr/>
        </w:pPrChange>
      </w:pPr>
    </w:p>
    <w:p w14:paraId="7F80AD02" w14:textId="1F18E2EA" w:rsidR="006413F5" w:rsidDel="00190CDF" w:rsidRDefault="006413F5">
      <w:pPr>
        <w:spacing w:after="0" w:line="240" w:lineRule="auto"/>
        <w:ind w:left="720"/>
        <w:contextualSpacing/>
        <w:rPr>
          <w:del w:id="105" w:author="Reyes, Jacob" w:date="2021-12-06T14:47:00Z"/>
        </w:rPr>
        <w:pPrChange w:id="106" w:author="Reyes, Jacob" w:date="2021-12-06T14:47:00Z">
          <w:pPr/>
        </w:pPrChange>
      </w:pPr>
      <w:del w:id="107" w:author="Reyes, Jacob" w:date="2021-12-06T14:47:00Z">
        <w:r w:rsidDel="00190CDF">
          <w:delText>Use the below for infographic logo</w:delText>
        </w:r>
      </w:del>
    </w:p>
    <w:p w14:paraId="1863FDE5" w14:textId="72195ED1" w:rsidR="006413F5" w:rsidRDefault="006413F5">
      <w:pPr>
        <w:spacing w:after="0" w:line="240" w:lineRule="auto"/>
        <w:ind w:left="720"/>
        <w:contextualSpacing/>
        <w:pPrChange w:id="108" w:author="Reyes, Jacob" w:date="2021-12-06T14:47:00Z">
          <w:pPr/>
        </w:pPrChange>
      </w:pPr>
      <w:del w:id="109" w:author="Reyes, Jacob" w:date="2021-12-06T14:47:00Z">
        <w:r w:rsidRPr="006413F5" w:rsidDel="00190CDF">
          <w:rPr>
            <w:noProof/>
          </w:rPr>
          <w:drawing>
            <wp:inline distT="0" distB="0" distL="0" distR="0" wp14:anchorId="031C9E3E" wp14:editId="52575F2D">
              <wp:extent cx="2439877" cy="756363"/>
              <wp:effectExtent l="0" t="0" r="0" b="0"/>
              <wp:docPr id="106" name="Picture 105">
                <a:extLst xmlns:a="http://schemas.openxmlformats.org/drawingml/2006/main">
                  <a:ext uri="{FF2B5EF4-FFF2-40B4-BE49-F238E27FC236}">
                    <a16:creationId xmlns:a16="http://schemas.microsoft.com/office/drawing/2014/main" id="{585DB146-BFAB-42CA-BFC4-960E56B31BA0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6" name="Picture 105">
                        <a:extLst>
                          <a:ext uri="{FF2B5EF4-FFF2-40B4-BE49-F238E27FC236}">
                            <a16:creationId xmlns:a16="http://schemas.microsoft.com/office/drawing/2014/main" id="{585DB146-BFAB-42CA-BFC4-960E56B31BA0}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6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9877" cy="75636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sectPr w:rsidR="006413F5" w:rsidSect="00931F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1A4EF3"/>
    <w:multiLevelType w:val="hybridMultilevel"/>
    <w:tmpl w:val="60CC0CBE"/>
    <w:lvl w:ilvl="0" w:tplc="0428AC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D234E1"/>
    <w:multiLevelType w:val="hybridMultilevel"/>
    <w:tmpl w:val="3AE48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D77682"/>
    <w:multiLevelType w:val="hybridMultilevel"/>
    <w:tmpl w:val="6B307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376642"/>
    <w:multiLevelType w:val="hybridMultilevel"/>
    <w:tmpl w:val="ACCA3856"/>
    <w:lvl w:ilvl="0" w:tplc="BDFCFA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BF0B7D"/>
    <w:multiLevelType w:val="hybridMultilevel"/>
    <w:tmpl w:val="EA9643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eyes, Jacob">
    <w15:presenceInfo w15:providerId="AD" w15:userId="S::Jreyes@acehardware.com::cd090cde-a8ab-445c-bfee-43a74f272ff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revisionView w:markup="0"/>
  <w:trackRevision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7E3"/>
    <w:rsid w:val="000138DC"/>
    <w:rsid w:val="00077C25"/>
    <w:rsid w:val="00190CDF"/>
    <w:rsid w:val="003049BA"/>
    <w:rsid w:val="003367E3"/>
    <w:rsid w:val="00341316"/>
    <w:rsid w:val="00390C62"/>
    <w:rsid w:val="00410E46"/>
    <w:rsid w:val="005320F7"/>
    <w:rsid w:val="0059109B"/>
    <w:rsid w:val="005C33CA"/>
    <w:rsid w:val="006413F5"/>
    <w:rsid w:val="0074205A"/>
    <w:rsid w:val="00746ECD"/>
    <w:rsid w:val="008B1172"/>
    <w:rsid w:val="008B4A45"/>
    <w:rsid w:val="00931FC4"/>
    <w:rsid w:val="0096209C"/>
    <w:rsid w:val="00E118E6"/>
    <w:rsid w:val="00E96C48"/>
    <w:rsid w:val="00F65537"/>
    <w:rsid w:val="00FF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51077"/>
  <w15:chartTrackingRefBased/>
  <w15:docId w15:val="{B56A5CA2-2635-4D06-8C4A-A8C30CBC1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7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7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367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storesystems@acehardware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Reyes, Jacob</dc:creator>
  <cp:keywords/>
  <dc:description/>
  <cp:lastModifiedBy>Reyes, Jacob</cp:lastModifiedBy>
  <cp:revision>8</cp:revision>
  <dcterms:created xsi:type="dcterms:W3CDTF">2021-11-30T18:17:00Z</dcterms:created>
  <dcterms:modified xsi:type="dcterms:W3CDTF">2021-12-07T17:46:00Z</dcterms:modified>
</cp:coreProperties>
</file>